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4820" w:firstLine="0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Za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łą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cznik nr 2 do SWZ nr ref. PTT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 xml:space="preserve">–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ZP/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4820" w:firstLine="0"/>
        <w:rPr>
          <w:del w:id="0" w:date="2026-01-16T16:04:56Z" w:author="Adriana Mikołajczak"/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2620/01/01/2026</w:t>
      </w:r>
      <w:r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  <w:br w:type="textWrapping"/>
      </w:r>
      <w:del w:id="1" w:date="2026-01-16T16:04:56Z" w:author="Adriana Mikołajczak">
        <w:r>
          <w:rPr>
            <w:rFonts w:ascii="Times New Roman" w:hAnsi="Times New Roman"/>
            <w:sz w:val="22"/>
            <w:szCs w:val="22"/>
            <w:shd w:val="clear" w:color="auto" w:fill="ffffff"/>
            <w:rtl w:val="0"/>
          </w:rPr>
          <w:delText>2620/05/11/2025</w:delText>
        </w:r>
      </w:del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4820" w:firstLine="0"/>
        <w:rPr>
          <w:rFonts w:ascii="Times New Roman" w:cs="Times New Roman" w:hAnsi="Times New Roman" w:eastAsia="Times New Roman"/>
          <w:b w:val="1"/>
          <w:bCs w:val="1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4820" w:firstLine="0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Zamawiaj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ą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cy: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4820" w:firstLine="0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Polski Teatr Ta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ń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 xml:space="preserve">ca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4820" w:firstLine="0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ul. Stanis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awa Taczaka 8, 61-818 Pozna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ń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firstLine="5664"/>
        <w:rPr>
          <w:rFonts w:ascii="Times New Roman" w:cs="Times New Roman" w:hAnsi="Times New Roman" w:eastAsia="Times New Roman"/>
          <w:b w:val="1"/>
          <w:bCs w:val="1"/>
          <w:sz w:val="22"/>
          <w:szCs w:val="22"/>
          <w:shd w:val="clear" w:color="auto" w:fill="ffffff"/>
        </w:rPr>
      </w:pP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 xml:space="preserve">Wykonawca: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right="6951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fffff"/>
        </w:rPr>
      </w:pP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………………………………………………………………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  <w:lang w:val="it-IT"/>
        </w:rPr>
        <w:t>(pe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na nazwa/firma, adres, w zale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ż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no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ci od podmiotu: NIP/PESEL, KRS/CEiDG)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u w:val="single"/>
          <w:shd w:val="clear" w:color="auto" w:fill="ffffff"/>
          <w:rtl w:val="0"/>
        </w:rPr>
        <w:t>reprezentowany przez: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right="6951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fffff"/>
        </w:rPr>
      </w:pP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………………………………………………………………………………………………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  <w:lang w:val="it-IT"/>
        </w:rPr>
        <w:t>(imi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, nazwisko, stanowisko/podstawa do  reprezentacji)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2"/>
          <w:szCs w:val="22"/>
          <w:u w:val="single"/>
          <w:shd w:val="clear" w:color="auto" w:fill="ffffff"/>
          <w:rtl w:val="0"/>
        </w:rPr>
        <w:t>O</w:t>
      </w:r>
      <w:r>
        <w:rPr>
          <w:rFonts w:ascii="Times New Roman" w:hAnsi="Times New Roman" w:hint="default"/>
          <w:b w:val="1"/>
          <w:bCs w:val="1"/>
          <w:sz w:val="22"/>
          <w:szCs w:val="22"/>
          <w:u w:val="single"/>
          <w:shd w:val="clear" w:color="auto" w:fill="ffffff"/>
          <w:rtl w:val="0"/>
        </w:rPr>
        <w:t>ś</w:t>
      </w:r>
      <w:r>
        <w:rPr>
          <w:rFonts w:ascii="Times New Roman" w:hAnsi="Times New Roman"/>
          <w:b w:val="1"/>
          <w:bCs w:val="1"/>
          <w:sz w:val="22"/>
          <w:szCs w:val="22"/>
          <w:u w:val="single"/>
          <w:shd w:val="clear" w:color="auto" w:fill="ffffff"/>
          <w:rtl w:val="0"/>
        </w:rPr>
        <w:t>wiadczenie Wykonawcy (do</w:t>
      </w:r>
      <w:r>
        <w:rPr>
          <w:rFonts w:ascii="Times New Roman" w:hAnsi="Times New Roman" w:hint="default"/>
          <w:b w:val="1"/>
          <w:bCs w:val="1"/>
          <w:sz w:val="22"/>
          <w:szCs w:val="22"/>
          <w:u w:val="single"/>
          <w:shd w:val="clear" w:color="auto" w:fill="ffffff"/>
          <w:rtl w:val="0"/>
        </w:rPr>
        <w:t>łą</w:t>
      </w:r>
      <w:r>
        <w:rPr>
          <w:rFonts w:ascii="Times New Roman" w:hAnsi="Times New Roman"/>
          <w:b w:val="1"/>
          <w:bCs w:val="1"/>
          <w:sz w:val="22"/>
          <w:szCs w:val="22"/>
          <w:u w:val="single"/>
          <w:shd w:val="clear" w:color="auto" w:fill="ffffff"/>
          <w:rtl w:val="0"/>
        </w:rPr>
        <w:t>czy</w:t>
      </w:r>
      <w:r>
        <w:rPr>
          <w:rFonts w:ascii="Times New Roman" w:hAnsi="Times New Roman" w:hint="default"/>
          <w:b w:val="1"/>
          <w:bCs w:val="1"/>
          <w:sz w:val="22"/>
          <w:szCs w:val="22"/>
          <w:u w:val="single"/>
          <w:shd w:val="clear" w:color="auto" w:fill="ffffff"/>
          <w:rtl w:val="0"/>
        </w:rPr>
        <w:t xml:space="preserve">ć </w:t>
      </w:r>
      <w:r>
        <w:rPr>
          <w:rFonts w:ascii="Times New Roman" w:hAnsi="Times New Roman"/>
          <w:b w:val="1"/>
          <w:bCs w:val="1"/>
          <w:sz w:val="22"/>
          <w:szCs w:val="22"/>
          <w:u w:val="single"/>
          <w:shd w:val="clear" w:color="auto" w:fill="ffffff"/>
          <w:rtl w:val="0"/>
          <w:lang w:val="pt-PT"/>
        </w:rPr>
        <w:t>do oferty)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sk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adane na podstawie art. 125 ust. 1 ustawy z dnia 19 wrze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 xml:space="preserve">nia 2019 r.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 xml:space="preserve"> Prawo zam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wie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 xml:space="preserve">ń 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publicznych (dalej jako: ustawa Pzp)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  <w:lang w:val="de-DE"/>
        </w:rPr>
        <w:t>O  NIEPODLEGANIU  WYKLUCZENIU  Z  POST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 xml:space="preserve">POWANIA </w:t>
      </w:r>
      <w:r>
        <w:rPr>
          <w:rFonts w:ascii="Times New Roman" w:cs="Times New Roman" w:hAnsi="Times New Roman" w:eastAsia="Times New Roman"/>
          <w:b w:val="1"/>
          <w:bCs w:val="1"/>
          <w:sz w:val="22"/>
          <w:szCs w:val="22"/>
          <w:shd w:val="clear" w:color="auto" w:fill="ffffff"/>
        </w:rPr>
        <w:br w:type="textWrapping"/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  <w:lang w:val="de-DE"/>
        </w:rPr>
        <w:t>ORAZ  SPE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  <w:lang w:val="de-DE"/>
        </w:rPr>
        <w:t>NIENIU  WARUNK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Ó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W  UDZIA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U  W  POST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  <w:lang w:val="en-US"/>
        </w:rPr>
        <w:t>POWANIU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Na potrzeby post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powania o udzielenie zam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wienia publicznego pn.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 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„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Us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</w:rPr>
        <w:t>uga ochrony i monitoringu wizyjnego Polskiego Teatru Ta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ń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  <w:lang w:val="it-IT"/>
        </w:rPr>
        <w:t>ca 2</w:t>
      </w: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  <w:lang w:val="en-US"/>
        </w:rPr>
        <w:t>026</w:t>
      </w:r>
      <w:r>
        <w:rPr>
          <w:rFonts w:ascii="Times New Roman" w:hAnsi="Times New Roman" w:hint="default"/>
          <w:b w:val="1"/>
          <w:bCs w:val="1"/>
          <w:sz w:val="22"/>
          <w:szCs w:val="22"/>
          <w:shd w:val="clear" w:color="auto" w:fill="ffffff"/>
          <w:rtl w:val="0"/>
        </w:rPr>
        <w:t>”</w:t>
      </w:r>
      <w:r>
        <w:rPr>
          <w:rFonts w:ascii="Times New Roman" w:hAnsi="Times New Roman"/>
          <w:b w:val="1"/>
          <w:bCs w:val="1"/>
          <w:i w:val="1"/>
          <w:iCs w:val="1"/>
          <w:sz w:val="22"/>
          <w:szCs w:val="22"/>
          <w:shd w:val="clear" w:color="auto" w:fill="ffffff"/>
          <w:rtl w:val="0"/>
        </w:rPr>
        <w:t xml:space="preserve">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o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wiadczam, co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 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nast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puje: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720" w:firstLine="0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numPr>
          <w:ilvl w:val="0"/>
          <w:numId w:val="2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 </w:t>
      </w:r>
      <w:bookmarkStart w:name="OświadczamŻeNiePodlegamWykluczeniuZPostę" w:id="2"/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O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wiadczam,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ż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e nie podlegam wykluczeniu z post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powania na podstawie art. 108 ust. 1 oraz art. 109 ust. 1 pkt 4, 5, 6 i 7 ustawy Pzp, z uwzgl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dnieniem wyj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ą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tku o kt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rym mowa  w pkt 2 poni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ż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ej.</w:t>
      </w:r>
      <w:bookmarkEnd w:id="2"/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720" w:firstLine="0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firstLine="708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. 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(miejscowo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ść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 xml:space="preserve">),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dnia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. r.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  <w:tab/>
        <w:tab/>
        <w:tab/>
        <w:tab/>
        <w:tab/>
        <w:tab/>
        <w:tab/>
        <w:t xml:space="preserve">          </w:t>
        <w:tab/>
        <w:t xml:space="preserve">……………………………………………                                 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 xml:space="preserve">                                                                                                          (podpisano elektronicznie)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numPr>
          <w:ilvl w:val="0"/>
          <w:numId w:val="3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O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wiadczam,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ż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e zachodz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w stosunku do mnie przes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anki wykluczenia z post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powania na podstawie art. 108 ust. 1 pkt 1, 2 i 5 oraz art. 109 ust. 1 pkt 4, 5 i 7 ustawy Pzp*. Jednocze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nie o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wiadczam,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ż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e w zwi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ą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zku z ww. okoliczno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ci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ą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  <w:lang w:val="it-IT"/>
        </w:rPr>
        <w:t>, spe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ni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em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łą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cznie przes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anki okre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lone w art. 110 ust. 2 ustaw Pzp, podejmuj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ą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c nast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puj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ą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ce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rodki naprawcze: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firstLine="0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...........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………………………………………………………………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. 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(miejscowo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ść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 xml:space="preserve">),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dnia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. r.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  <w:tab/>
        <w:tab/>
        <w:tab/>
        <w:tab/>
        <w:tab/>
        <w:tab/>
        <w:tab/>
        <w:t xml:space="preserve">                     …………………………………………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5664" w:firstLine="708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(podpisano elektronicznie)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numPr>
          <w:ilvl w:val="0"/>
          <w:numId w:val="4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O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wiadczam,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ż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e nie zachodz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w stosunku do mnie przes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anki wykluczenia z post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powania na podstawie art. 7 ust. 1 u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stawy z dnia 13 kwietnia 2022 r. o szczeg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  <w:lang w:val="es-ES_tradnl"/>
        </w:rPr>
        <w:t>ó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lnych rozwi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ą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zaniach w zakresie przeciwdzia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ania wspieraniu agresji na Ukrain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 xml:space="preserve">ę 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oraz s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u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żą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cych ochronie bezpiecze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ń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 xml:space="preserve">stwa narodowego 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  <w:lang w:val="en-US"/>
        </w:rPr>
        <w:t xml:space="preserve">(Dz. U. z 2024 r. poz. 507). </w:t>
      </w:r>
    </w:p>
    <w:p>
      <w:pPr>
        <w:pStyle w:val="Domyślne A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720" w:hanging="720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. 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(miejscowo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ść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 xml:space="preserve">),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dnia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. r.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  <w:tab/>
        <w:tab/>
        <w:tab/>
        <w:tab/>
        <w:tab/>
        <w:tab/>
        <w:tab/>
        <w:t xml:space="preserve">                     …………………………………………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5664" w:firstLine="708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(podpisano elektronicznie)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284" w:firstLine="0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numPr>
          <w:ilvl w:val="0"/>
          <w:numId w:val="5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O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wiadczam,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ż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  <w:lang w:val="nl-NL"/>
        </w:rPr>
        <w:t>e spe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niam warunki udzia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u w post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powaniu okre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lone w rozdz. VI pkt 1 Specyfikacji Warunk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w Zam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wienia.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. 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(miejscowo</w:t>
      </w:r>
      <w:r>
        <w:rPr>
          <w:rFonts w:ascii="Times New Roman" w:hAnsi="Times New Roman" w:hint="default"/>
          <w:i w:val="1"/>
          <w:iCs w:val="1"/>
          <w:sz w:val="22"/>
          <w:szCs w:val="22"/>
          <w:shd w:val="clear" w:color="auto" w:fill="ffffff"/>
          <w:rtl w:val="0"/>
        </w:rPr>
        <w:t>ść</w:t>
      </w: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 xml:space="preserve">),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dnia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…………………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. r.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  <w:tab/>
        <w:tab/>
        <w:tab/>
        <w:tab/>
        <w:tab/>
        <w:tab/>
        <w:tab/>
        <w:t xml:space="preserve">                   …………………………………………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5664" w:firstLine="708"/>
        <w:jc w:val="both"/>
        <w:rPr>
          <w:rFonts w:ascii="Times New Roman" w:cs="Times New Roman" w:hAnsi="Times New Roman" w:eastAsia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i w:val="1"/>
          <w:iCs w:val="1"/>
          <w:sz w:val="22"/>
          <w:szCs w:val="22"/>
          <w:shd w:val="clear" w:color="auto" w:fill="ffffff"/>
          <w:rtl w:val="0"/>
        </w:rPr>
        <w:t>(podpisano elektronicznie)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efb00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5664" w:firstLine="708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5664" w:firstLine="708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left="5664" w:firstLine="708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ind w:firstLine="6"/>
        <w:jc w:val="both"/>
        <w:rPr>
          <w:rFonts w:ascii="Times New Roman" w:cs="Times New Roman" w:hAnsi="Times New Roman" w:eastAsia="Times New Roman"/>
          <w:i w:val="1"/>
          <w:iCs w:val="1"/>
          <w:sz w:val="22"/>
          <w:szCs w:val="22"/>
          <w:shd w:val="clear" w:color="auto" w:fill="ffffff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64" w:lineRule="auto"/>
        <w:jc w:val="both"/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* Nale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ż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y wybra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 xml:space="preserve">ć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w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ł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a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ś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ciw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podstaw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prawn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wykluczenia z post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powania (je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ż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 xml:space="preserve">eli dotyczy). 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decimal"/>
      <w:suff w:val="nothing"/>
      <w:lvlText w:val="%1."/>
      <w:lvlJc w:val="left"/>
      <w:pPr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2."/>
      <w:lvlJc w:val="left"/>
      <w:pPr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4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3."/>
      <w:lvlJc w:val="left"/>
      <w:pPr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16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8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5."/>
      <w:lvlJc w:val="left"/>
      <w:pPr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6."/>
      <w:lvlJc w:val="left"/>
      <w:pPr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3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04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8."/>
      <w:lvlJc w:val="left"/>
      <w:pPr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76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9."/>
      <w:lvlJc w:val="left"/>
      <w:pPr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4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36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08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360"/>
            <w:tab w:val="left" w:pos="708"/>
            <w:tab w:val="num" w:pos="108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80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360"/>
            <w:tab w:val="left" w:pos="708"/>
            <w:tab w:val="left" w:pos="1416"/>
            <w:tab w:val="num" w:pos="1800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52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360"/>
            <w:tab w:val="left" w:pos="708"/>
            <w:tab w:val="left" w:pos="1416"/>
            <w:tab w:val="left" w:pos="2124"/>
            <w:tab w:val="num" w:pos="2520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360"/>
            <w:tab w:val="left" w:pos="708"/>
            <w:tab w:val="left" w:pos="1416"/>
            <w:tab w:val="left" w:pos="2124"/>
            <w:tab w:val="left" w:pos="2832"/>
            <w:tab w:val="num" w:pos="3240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96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360"/>
            <w:tab w:val="left" w:pos="708"/>
            <w:tab w:val="left" w:pos="1416"/>
            <w:tab w:val="left" w:pos="2124"/>
            <w:tab w:val="left" w:pos="2832"/>
            <w:tab w:val="left" w:pos="3540"/>
            <w:tab w:val="num" w:pos="396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68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36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num" w:pos="4680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0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36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num" w:pos="5400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12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36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num" w:pos="6120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8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360"/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08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360"/>
            <w:tab w:val="left" w:pos="720"/>
            <w:tab w:val="num" w:pos="108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80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360"/>
            <w:tab w:val="left" w:pos="720"/>
            <w:tab w:val="left" w:pos="1416"/>
            <w:tab w:val="num" w:pos="1800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52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360"/>
            <w:tab w:val="left" w:pos="720"/>
            <w:tab w:val="left" w:pos="1416"/>
            <w:tab w:val="left" w:pos="2124"/>
            <w:tab w:val="num" w:pos="2520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360"/>
            <w:tab w:val="left" w:pos="720"/>
            <w:tab w:val="left" w:pos="1416"/>
            <w:tab w:val="left" w:pos="2124"/>
            <w:tab w:val="left" w:pos="2832"/>
            <w:tab w:val="num" w:pos="3240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96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360"/>
            <w:tab w:val="left" w:pos="720"/>
            <w:tab w:val="left" w:pos="1416"/>
            <w:tab w:val="left" w:pos="2124"/>
            <w:tab w:val="left" w:pos="2832"/>
            <w:tab w:val="left" w:pos="3540"/>
            <w:tab w:val="num" w:pos="396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68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360"/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num" w:pos="4680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0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360"/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num" w:pos="5400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12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360"/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num" w:pos="6120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8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283"/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003" w:hanging="10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283"/>
            <w:tab w:val="left" w:pos="720"/>
            <w:tab w:val="num" w:pos="1003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723" w:hanging="10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283"/>
            <w:tab w:val="left" w:pos="720"/>
            <w:tab w:val="left" w:pos="1416"/>
            <w:tab w:val="num" w:pos="1723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443" w:hanging="10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283"/>
            <w:tab w:val="left" w:pos="720"/>
            <w:tab w:val="left" w:pos="1416"/>
            <w:tab w:val="left" w:pos="2124"/>
            <w:tab w:val="num" w:pos="2443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163" w:hanging="10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283"/>
            <w:tab w:val="left" w:pos="720"/>
            <w:tab w:val="left" w:pos="1416"/>
            <w:tab w:val="left" w:pos="2124"/>
            <w:tab w:val="left" w:pos="2832"/>
            <w:tab w:val="num" w:pos="3163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883" w:hanging="10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283"/>
            <w:tab w:val="left" w:pos="720"/>
            <w:tab w:val="left" w:pos="1416"/>
            <w:tab w:val="left" w:pos="2124"/>
            <w:tab w:val="left" w:pos="2832"/>
            <w:tab w:val="left" w:pos="3540"/>
            <w:tab w:val="num" w:pos="3883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603" w:hanging="10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283"/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num" w:pos="4603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323" w:hanging="10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283"/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num" w:pos="5323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043" w:hanging="10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283"/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num" w:pos="6043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763" w:hanging="10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0" w:formatting="0"/>
  <w:trackRevisions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 A">
    <w:name w:val="Domyślne A"/>
    <w:next w:val="Domyślne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Zaimportowany styl 1">
    <w:name w:val="Zaimportowany styl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